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284A9E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701212" w:rsidRPr="00701212">
        <w:rPr>
          <w:rStyle w:val="Strong"/>
          <w:b/>
          <w:bCs w:val="0"/>
          <w:sz w:val="24"/>
          <w:szCs w:val="24"/>
        </w:rPr>
        <w:t>RFQ-</w:t>
      </w:r>
      <w:r w:rsidR="001216A8">
        <w:rPr>
          <w:rStyle w:val="Strong"/>
          <w:b/>
          <w:bCs w:val="0"/>
          <w:sz w:val="24"/>
          <w:szCs w:val="24"/>
        </w:rPr>
        <w:t>22-g007-22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 xml:space="preserve">s, </w:t>
      </w:r>
      <w:proofErr w:type="gramStart"/>
      <w:r w:rsidRPr="00DF2302">
        <w:rPr>
          <w:b/>
          <w:i/>
          <w:color w:val="FF0000"/>
          <w:lang w:val="en-GB"/>
        </w:rPr>
        <w:t>i.e.</w:t>
      </w:r>
      <w:proofErr w:type="gramEnd"/>
      <w:r w:rsidRPr="00DF2302">
        <w:rPr>
          <w:b/>
          <w:i/>
          <w:color w:val="FF0000"/>
          <w:lang w:val="en-GB"/>
        </w:rPr>
        <w:t xml:space="preserv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1216A8" w:rsidRDefault="00DE3F38" w:rsidP="006E17EC">
            <w:pPr>
              <w:pStyle w:val="TableContents"/>
              <w:rPr>
                <w:rFonts w:asciiTheme="minorHAnsi" w:hAnsiTheme="minorHAnsi"/>
                <w:sz w:val="22"/>
                <w:szCs w:val="22"/>
                <w:lang w:eastAsia="en-US"/>
              </w:rPr>
            </w:pPr>
            <w:r w:rsidRPr="001216A8">
              <w:rPr>
                <w:rFonts w:asciiTheme="minorHAnsi" w:hAnsiTheme="minorHAnsi"/>
                <w:sz w:val="22"/>
                <w:szCs w:val="22"/>
                <w:lang w:eastAsia="en-US"/>
              </w:rPr>
              <w:t xml:space="preserve">Firm/consortium’s experience and reputation </w:t>
            </w:r>
            <w:r w:rsidR="00B52A14" w:rsidRPr="001216A8">
              <w:rPr>
                <w:rFonts w:asciiTheme="minorHAnsi" w:hAnsiTheme="minorHAnsi"/>
                <w:sz w:val="22"/>
                <w:szCs w:val="22"/>
                <w:lang w:eastAsia="en-US"/>
              </w:rPr>
              <w:t>with</w:t>
            </w:r>
            <w:r w:rsidRPr="001216A8">
              <w:rPr>
                <w:rFonts w:asciiTheme="minorHAnsi" w:hAnsiTheme="minorHAnsi"/>
                <w:sz w:val="22"/>
                <w:szCs w:val="22"/>
                <w:lang w:eastAsia="en-US"/>
              </w:rPr>
              <w:t xml:space="preserve"> similar </w:t>
            </w:r>
            <w:r w:rsidR="00AD3DBB" w:rsidRPr="001216A8">
              <w:rPr>
                <w:rFonts w:asciiTheme="minorHAnsi" w:hAnsiTheme="minorHAnsi"/>
                <w:sz w:val="22"/>
                <w:szCs w:val="22"/>
                <w:lang w:eastAsia="en-US"/>
              </w:rPr>
              <w:t>supply of Goods</w:t>
            </w:r>
          </w:p>
        </w:tc>
        <w:tc>
          <w:tcPr>
            <w:tcW w:w="5367" w:type="dxa"/>
            <w:shd w:val="clear" w:color="auto" w:fill="auto"/>
          </w:tcPr>
          <w:p w14:paraId="3ADDF29E" w14:textId="63144C58" w:rsidR="00701212" w:rsidRPr="001216A8" w:rsidRDefault="00701212" w:rsidP="00701212">
            <w:pPr>
              <w:pStyle w:val="TableContents"/>
              <w:numPr>
                <w:ilvl w:val="0"/>
                <w:numId w:val="3"/>
              </w:numPr>
              <w:rPr>
                <w:rFonts w:asciiTheme="minorHAnsi" w:hAnsiTheme="minorHAnsi"/>
                <w:sz w:val="22"/>
                <w:szCs w:val="22"/>
              </w:rPr>
            </w:pPr>
            <w:r w:rsidRPr="001216A8">
              <w:rPr>
                <w:rFonts w:asciiTheme="minorHAnsi" w:hAnsiTheme="minorHAnsi"/>
                <w:sz w:val="22"/>
                <w:szCs w:val="22"/>
              </w:rPr>
              <w:t>References</w:t>
            </w:r>
          </w:p>
        </w:tc>
        <w:tc>
          <w:tcPr>
            <w:tcW w:w="1360" w:type="dxa"/>
            <w:shd w:val="clear" w:color="auto" w:fill="auto"/>
            <w:vAlign w:val="center"/>
          </w:tcPr>
          <w:p w14:paraId="6FB170A3" w14:textId="6A9A0B6B" w:rsidR="006E17EC" w:rsidRPr="001216A8" w:rsidRDefault="00701212" w:rsidP="006E17EC">
            <w:pPr>
              <w:pStyle w:val="TableContents"/>
              <w:jc w:val="center"/>
              <w:rPr>
                <w:rFonts w:asciiTheme="minorHAnsi" w:hAnsiTheme="minorHAnsi"/>
                <w:sz w:val="22"/>
                <w:szCs w:val="22"/>
                <w:lang w:eastAsia="en-US"/>
              </w:rPr>
            </w:pPr>
            <w:r w:rsidRPr="001216A8">
              <w:rPr>
                <w:rFonts w:asciiTheme="minorHAnsi" w:hAnsiTheme="minorHAnsi"/>
                <w:sz w:val="22"/>
                <w:szCs w:val="22"/>
                <w:lang w:eastAsia="en-US"/>
              </w:rPr>
              <w:t>40</w:t>
            </w:r>
          </w:p>
        </w:tc>
      </w:tr>
      <w:tr w:rsidR="006E17EC" w:rsidRPr="00DF2302" w14:paraId="613F68D6" w14:textId="77777777" w:rsidTr="006E17EC">
        <w:trPr>
          <w:cantSplit/>
          <w:tblHeader/>
        </w:trPr>
        <w:tc>
          <w:tcPr>
            <w:tcW w:w="2430" w:type="dxa"/>
            <w:shd w:val="clear" w:color="auto" w:fill="auto"/>
            <w:vAlign w:val="center"/>
          </w:tcPr>
          <w:p w14:paraId="44102FCB" w14:textId="4D48B4FB" w:rsidR="006E17EC" w:rsidRPr="001216A8" w:rsidRDefault="00AD3DBB" w:rsidP="006E17EC">
            <w:pPr>
              <w:pStyle w:val="TableContents"/>
              <w:rPr>
                <w:rFonts w:asciiTheme="minorHAnsi" w:hAnsiTheme="minorHAnsi"/>
                <w:sz w:val="22"/>
                <w:szCs w:val="22"/>
                <w:lang w:eastAsia="en-US"/>
              </w:rPr>
            </w:pPr>
            <w:r w:rsidRPr="001216A8">
              <w:rPr>
                <w:rFonts w:asciiTheme="minorHAnsi" w:hAnsiTheme="minorHAnsi"/>
                <w:sz w:val="22"/>
                <w:szCs w:val="22"/>
                <w:lang w:eastAsia="en-US"/>
              </w:rPr>
              <w:t>Delivery time</w:t>
            </w:r>
          </w:p>
        </w:tc>
        <w:tc>
          <w:tcPr>
            <w:tcW w:w="5367" w:type="dxa"/>
            <w:shd w:val="clear" w:color="auto" w:fill="auto"/>
          </w:tcPr>
          <w:p w14:paraId="4BA71FA2" w14:textId="3D97891F" w:rsidR="006E17EC" w:rsidRPr="001216A8" w:rsidRDefault="00701212" w:rsidP="001D3BEC">
            <w:pPr>
              <w:pStyle w:val="TableContents"/>
              <w:numPr>
                <w:ilvl w:val="0"/>
                <w:numId w:val="4"/>
              </w:numPr>
              <w:rPr>
                <w:rFonts w:asciiTheme="minorHAnsi" w:hAnsiTheme="minorHAnsi"/>
                <w:sz w:val="22"/>
                <w:szCs w:val="22"/>
              </w:rPr>
            </w:pPr>
            <w:r w:rsidRPr="001216A8">
              <w:rPr>
                <w:rFonts w:asciiTheme="minorHAnsi" w:hAnsiTheme="minorHAnsi"/>
                <w:sz w:val="22"/>
                <w:szCs w:val="22"/>
              </w:rPr>
              <w:t>Delivery time</w:t>
            </w:r>
          </w:p>
        </w:tc>
        <w:tc>
          <w:tcPr>
            <w:tcW w:w="1360" w:type="dxa"/>
            <w:shd w:val="clear" w:color="auto" w:fill="auto"/>
            <w:vAlign w:val="center"/>
          </w:tcPr>
          <w:p w14:paraId="657554B4" w14:textId="11686E63" w:rsidR="006E17EC" w:rsidRPr="001216A8" w:rsidRDefault="00701212" w:rsidP="006E17EC">
            <w:pPr>
              <w:pStyle w:val="TableContents"/>
              <w:jc w:val="center"/>
              <w:rPr>
                <w:rFonts w:asciiTheme="minorHAnsi" w:hAnsiTheme="minorHAnsi"/>
                <w:sz w:val="22"/>
                <w:szCs w:val="22"/>
                <w:lang w:eastAsia="en-US"/>
              </w:rPr>
            </w:pPr>
            <w:r w:rsidRPr="001216A8">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06D241BF" w:rsidR="006E17EC" w:rsidRPr="001216A8" w:rsidRDefault="00AD3DBB" w:rsidP="006E17EC">
            <w:pPr>
              <w:pStyle w:val="TableContents"/>
              <w:rPr>
                <w:rFonts w:asciiTheme="minorHAnsi" w:hAnsiTheme="minorHAnsi"/>
                <w:sz w:val="22"/>
                <w:szCs w:val="22"/>
                <w:lang w:eastAsia="en-US"/>
              </w:rPr>
            </w:pPr>
            <w:r w:rsidRPr="001216A8">
              <w:rPr>
                <w:rFonts w:asciiTheme="minorHAnsi" w:hAnsiTheme="minorHAnsi"/>
                <w:sz w:val="22"/>
                <w:szCs w:val="22"/>
                <w:lang w:eastAsia="en-US"/>
              </w:rPr>
              <w:t>Other criteria</w:t>
            </w:r>
          </w:p>
        </w:tc>
        <w:tc>
          <w:tcPr>
            <w:tcW w:w="5367" w:type="dxa"/>
            <w:shd w:val="clear" w:color="auto" w:fill="auto"/>
          </w:tcPr>
          <w:p w14:paraId="23A8F695" w14:textId="6AC7E0BE" w:rsidR="006E17EC" w:rsidRPr="001216A8" w:rsidRDefault="00701212" w:rsidP="00635A59">
            <w:pPr>
              <w:pStyle w:val="TableContents"/>
              <w:numPr>
                <w:ilvl w:val="0"/>
                <w:numId w:val="5"/>
              </w:numPr>
              <w:rPr>
                <w:rFonts w:asciiTheme="minorHAnsi" w:hAnsiTheme="minorHAnsi"/>
                <w:sz w:val="22"/>
                <w:szCs w:val="22"/>
              </w:rPr>
            </w:pPr>
            <w:r w:rsidRPr="001216A8">
              <w:rPr>
                <w:rFonts w:asciiTheme="minorHAnsi" w:hAnsiTheme="minorHAnsi"/>
                <w:sz w:val="22"/>
                <w:szCs w:val="22"/>
              </w:rPr>
              <w:t>Compliance with specification required</w:t>
            </w:r>
          </w:p>
        </w:tc>
        <w:tc>
          <w:tcPr>
            <w:tcW w:w="1360" w:type="dxa"/>
            <w:shd w:val="clear" w:color="auto" w:fill="auto"/>
            <w:vAlign w:val="center"/>
          </w:tcPr>
          <w:p w14:paraId="240875A4" w14:textId="1105D02A" w:rsidR="006E17EC" w:rsidRPr="001216A8" w:rsidRDefault="00701212" w:rsidP="006E17EC">
            <w:pPr>
              <w:pStyle w:val="TableContents"/>
              <w:jc w:val="center"/>
              <w:rPr>
                <w:rFonts w:asciiTheme="minorHAnsi" w:hAnsiTheme="minorHAnsi"/>
                <w:sz w:val="22"/>
                <w:szCs w:val="22"/>
                <w:lang w:eastAsia="en-US"/>
              </w:rPr>
            </w:pPr>
            <w:r w:rsidRPr="001216A8">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lastRenderedPageBreak/>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0311B" w14:textId="77777777" w:rsidR="006979C6" w:rsidRDefault="006979C6">
      <w:r>
        <w:separator/>
      </w:r>
    </w:p>
  </w:endnote>
  <w:endnote w:type="continuationSeparator" w:id="0">
    <w:p w14:paraId="24241134" w14:textId="77777777" w:rsidR="006979C6" w:rsidRDefault="00697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E6EE3" w:rsidRPr="008E6EE3">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E6EE3" w:rsidRPr="008E6EE3">
      <w:rPr>
        <w:noProof/>
        <w:color w:val="17365D" w:themeColor="text2" w:themeShade="BF"/>
        <w:lang w:val="sv-SE"/>
      </w:rPr>
      <w:t>4</w:t>
    </w:r>
    <w:r>
      <w:rPr>
        <w:color w:val="17365D" w:themeColor="text2" w:themeShade="BF"/>
      </w:rPr>
      <w:fldChar w:fldCharType="end"/>
    </w:r>
  </w:p>
  <w:p w14:paraId="213B5D63" w14:textId="628485B1" w:rsidR="00D15CF2" w:rsidRDefault="004878F3" w:rsidP="004878F3">
    <w:pPr>
      <w:pStyle w:val="Footer"/>
    </w:pPr>
    <w:r>
      <w:fldChar w:fldCharType="begin"/>
    </w:r>
    <w:r>
      <w:instrText xml:space="preserve"> DATE \@ "yyyy-MM-dd" </w:instrText>
    </w:r>
    <w:r>
      <w:fldChar w:fldCharType="separate"/>
    </w:r>
    <w:r w:rsidR="001216A8">
      <w:rPr>
        <w:noProof/>
      </w:rPr>
      <w:t>2022-10-11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73ACE" w14:textId="77777777" w:rsidR="006979C6" w:rsidRDefault="006979C6">
      <w:r>
        <w:separator/>
      </w:r>
    </w:p>
  </w:footnote>
  <w:footnote w:type="continuationSeparator" w:id="0">
    <w:p w14:paraId="43F6831C" w14:textId="77777777" w:rsidR="006979C6" w:rsidRDefault="00697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28DD515E" w:rsidR="00D15CF2" w:rsidRPr="00063557" w:rsidRDefault="00772387" w:rsidP="00701212">
    <w:pPr>
      <w:pStyle w:val="Header"/>
      <w:tabs>
        <w:tab w:val="clear" w:pos="4320"/>
        <w:tab w:val="clear" w:pos="8640"/>
        <w:tab w:val="center" w:pos="4820"/>
        <w:tab w:val="right" w:pos="9603"/>
      </w:tabs>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701212">
      <w:rPr>
        <w:rStyle w:val="Strong"/>
      </w:rPr>
      <w:t>RFQ-MHMS-G009-246</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78832867">
    <w:abstractNumId w:val="2"/>
  </w:num>
  <w:num w:numId="2" w16cid:durableId="1813593266">
    <w:abstractNumId w:val="7"/>
  </w:num>
  <w:num w:numId="3" w16cid:durableId="1125388543">
    <w:abstractNumId w:val="6"/>
  </w:num>
  <w:num w:numId="4" w16cid:durableId="746224254">
    <w:abstractNumId w:val="5"/>
  </w:num>
  <w:num w:numId="5" w16cid:durableId="57678457">
    <w:abstractNumId w:val="0"/>
  </w:num>
  <w:num w:numId="6" w16cid:durableId="360590097">
    <w:abstractNumId w:val="4"/>
  </w:num>
  <w:num w:numId="7" w16cid:durableId="242641364">
    <w:abstractNumId w:val="1"/>
  </w:num>
  <w:num w:numId="8" w16cid:durableId="136767571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6A8"/>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9FB"/>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91"/>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979C6"/>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12"/>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6EE3"/>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347921-6AD9-4849-9913-32E524538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749</Words>
  <Characters>4275</Characters>
  <Application>Microsoft Office Word</Application>
  <DocSecurity>0</DocSecurity>
  <Lines>35</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2022-10-11T02:40:00Z</dcterms:created>
  <dcterms:modified xsi:type="dcterms:W3CDTF">2022-10-11T02:40:00Z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